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26F2B" w14:textId="77777777" w:rsidR="00A362F9" w:rsidRDefault="00A362F9" w:rsidP="00A362F9">
      <w:pPr>
        <w:jc w:val="center"/>
      </w:pPr>
    </w:p>
    <w:p w14:paraId="0D09EF6F" w14:textId="123E3B1F" w:rsidR="00587F30" w:rsidRDefault="00000000" w:rsidP="00A362F9">
      <w:pPr>
        <w:jc w:val="center"/>
      </w:pPr>
      <w:r>
        <w:t>Popis odobrenih programa/projekata javnih potreba u kulturi Grada Koprivnice za 2024. godinu</w:t>
      </w:r>
      <w:ins w:id="0" w:author="Ana Mlinarić" w:date="2024-02-06T09:24:00Z">
        <w:r w:rsidR="006F0753">
          <w:t>:</w:t>
        </w:r>
      </w:ins>
    </w:p>
    <w:p w14:paraId="2FBC61D7" w14:textId="77777777" w:rsidR="00C4752D" w:rsidRDefault="00C4752D"/>
    <w:tbl>
      <w:tblPr>
        <w:tblW w:w="9739" w:type="dxa"/>
        <w:jc w:val="center"/>
        <w:tblLook w:val="04A0" w:firstRow="1" w:lastRow="0" w:firstColumn="1" w:lastColumn="0" w:noHBand="0" w:noVBand="1"/>
      </w:tblPr>
      <w:tblGrid>
        <w:gridCol w:w="1824"/>
        <w:gridCol w:w="595"/>
        <w:gridCol w:w="2290"/>
        <w:gridCol w:w="3524"/>
        <w:gridCol w:w="1506"/>
      </w:tblGrid>
      <w:tr w:rsidR="00081994" w14:paraId="34FDB626" w14:textId="77777777" w:rsidTr="00A362F9">
        <w:trPr>
          <w:trHeight w:val="901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vAlign w:val="center"/>
            <w:hideMark/>
          </w:tcPr>
          <w:p w14:paraId="565FE2F3" w14:textId="77777777" w:rsidR="00A362F9" w:rsidRDefault="0000000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Područje prijave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vAlign w:val="center"/>
            <w:hideMark/>
          </w:tcPr>
          <w:p w14:paraId="37925B6B" w14:textId="11611F7F" w:rsidR="00A362F9" w:rsidRDefault="0000000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Rb</w:t>
            </w:r>
            <w:del w:id="1" w:author="Ana Mlinarić" w:date="2024-02-06T09:27:00Z">
              <w:r w:rsidDel="006F0753"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delText>r</w:delText>
              </w:r>
            </w:del>
            <w:ins w:id="2" w:author="Ana Mlinarić" w:date="2024-02-06T09:24:00Z">
              <w:r w:rsidR="006F0753"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vAlign w:val="center"/>
            <w:hideMark/>
          </w:tcPr>
          <w:p w14:paraId="04C9FB3B" w14:textId="77777777" w:rsidR="00A362F9" w:rsidRDefault="0000000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Prijavitelj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vAlign w:val="center"/>
            <w:hideMark/>
          </w:tcPr>
          <w:p w14:paraId="53B7B45D" w14:textId="77777777" w:rsidR="00A362F9" w:rsidRDefault="0000000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Naziv programa/projekta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vAlign w:val="center"/>
            <w:hideMark/>
          </w:tcPr>
          <w:p w14:paraId="63704B28" w14:textId="77777777" w:rsidR="00A362F9" w:rsidRDefault="00000000">
            <w:pPr>
              <w:jc w:val="center"/>
              <w:rPr>
                <w:ins w:id="3" w:author="Ana Mlinarić" w:date="2024-02-06T09:27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Iznos sufinanciranja</w:t>
            </w:r>
          </w:p>
          <w:p w14:paraId="16D2EDE9" w14:textId="4DBC22A7" w:rsidR="006F0753" w:rsidRDefault="006F075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4" w:author="Ana Mlinarić" w:date="2024-02-06T09:29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EUR</w:t>
              </w:r>
            </w:ins>
          </w:p>
        </w:tc>
      </w:tr>
      <w:tr w:rsidR="00081994" w14:paraId="34F9DBD2" w14:textId="77777777" w:rsidTr="00A362F9">
        <w:trPr>
          <w:trHeight w:val="600"/>
          <w:jc w:val="center"/>
        </w:trPr>
        <w:tc>
          <w:tcPr>
            <w:tcW w:w="18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41939E" w14:textId="77777777" w:rsidR="00A362F9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Audiovizualna djelatnost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C8D6A2" w14:textId="22014F5E" w:rsidR="00A362F9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ins w:id="5" w:author="Ana Mlinarić" w:date="2024-02-06T09:24:00Z">
              <w:r w:rsidR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EF492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Udruga Dobar film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95835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Prelazak Dobrog filma u serijski format: razvoj dobrih serija Dobrog filma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705858" w14:textId="77777777" w:rsidR="00A362F9" w:rsidRDefault="0000000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16.250,00 </w:t>
            </w:r>
            <w:del w:id="6" w:author="Ana Mlinarić" w:date="2024-02-06T09:27:00Z">
              <w:r w:rsidDel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delText>€</w:delText>
              </w:r>
            </w:del>
          </w:p>
        </w:tc>
      </w:tr>
      <w:tr w:rsidR="00081994" w14:paraId="34CCB462" w14:textId="77777777" w:rsidTr="00A362F9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72D570" w14:textId="77777777" w:rsidR="00A362F9" w:rsidRDefault="00A362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7314D7" w14:textId="3907569F" w:rsidR="00A362F9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ins w:id="7" w:author="Ana Mlinarić" w:date="2024-02-06T09:24:00Z">
              <w:r w:rsidR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325FD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Šafarek produkcija j.d.o.o.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5495B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Dugometražni dokumentarni film "Drava"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7843C5" w14:textId="77777777" w:rsidR="00A362F9" w:rsidRDefault="0000000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13.000,00 </w:t>
            </w:r>
            <w:del w:id="8" w:author="Ana Mlinarić" w:date="2024-02-06T09:27:00Z">
              <w:r w:rsidDel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delText>€</w:delText>
              </w:r>
            </w:del>
          </w:p>
        </w:tc>
      </w:tr>
      <w:tr w:rsidR="00081994" w14:paraId="4FAA4F37" w14:textId="77777777" w:rsidTr="00A362F9">
        <w:trPr>
          <w:trHeight w:val="60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30E8F2" w14:textId="77777777" w:rsidR="00A362F9" w:rsidRDefault="00A362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5617B" w14:textId="42353BCB" w:rsidR="00A362F9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ins w:id="9" w:author="Ana Mlinarić" w:date="2024-02-06T09:24:00Z">
              <w:r w:rsidR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99629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Matija Grkčević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25AB8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Proizvodnja kratkometražnog igranog filma "Nestala"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237E1F" w14:textId="77777777" w:rsidR="00A362F9" w:rsidRDefault="0000000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3.900,00 </w:t>
            </w:r>
            <w:del w:id="10" w:author="Ana Mlinarić" w:date="2024-02-06T09:27:00Z">
              <w:r w:rsidDel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delText>€</w:delText>
              </w:r>
            </w:del>
          </w:p>
        </w:tc>
      </w:tr>
      <w:tr w:rsidR="00081994" w14:paraId="3A7F0F29" w14:textId="77777777" w:rsidTr="00A362F9">
        <w:trPr>
          <w:trHeight w:val="60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ADD6A8" w14:textId="77777777" w:rsidR="00A362F9" w:rsidRDefault="00A362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0D787" w14:textId="5EBD97AB" w:rsidR="00A362F9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ins w:id="11" w:author="Ana Mlinarić" w:date="2024-02-06T09:24:00Z">
              <w:r w:rsidR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9307B" w14:textId="77777777" w:rsidR="00A362F9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Romana Pavliša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5C1BD" w14:textId="77777777" w:rsidR="00A362F9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ANNA MOOR - snimanje, produkcija i mastering tri pjesme i promocija popratnog video spota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0C3CA3" w14:textId="77777777" w:rsidR="00A362F9" w:rsidRDefault="0000000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1.500,00 </w:t>
            </w:r>
            <w:del w:id="12" w:author="Ana Mlinarić" w:date="2024-02-06T09:27:00Z">
              <w:r w:rsidDel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delText>€</w:delText>
              </w:r>
            </w:del>
          </w:p>
        </w:tc>
      </w:tr>
      <w:tr w:rsidR="00081994" w14:paraId="51555971" w14:textId="77777777" w:rsidTr="00A362F9">
        <w:trPr>
          <w:trHeight w:val="60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75587C" w14:textId="77777777" w:rsidR="00A362F9" w:rsidRDefault="00A362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0568E" w14:textId="295B8117" w:rsidR="00A362F9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ins w:id="13" w:author="Ana Mlinarić" w:date="2024-02-06T09:24:00Z">
              <w:r w:rsidR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54054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Ivan Grobenski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1BFF0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Snimanje dva videospota za glazbeni album Dynamite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C91C74" w14:textId="77777777" w:rsidR="00A362F9" w:rsidRDefault="0000000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1.060,00 </w:t>
            </w:r>
            <w:del w:id="14" w:author="Ana Mlinarić" w:date="2024-02-06T09:27:00Z">
              <w:r w:rsidDel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delText>€</w:delText>
              </w:r>
            </w:del>
          </w:p>
        </w:tc>
      </w:tr>
      <w:tr w:rsidR="00081994" w14:paraId="2FA71EFD" w14:textId="77777777" w:rsidTr="00A362F9">
        <w:trPr>
          <w:trHeight w:val="60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5532F2" w14:textId="77777777" w:rsidR="00A362F9" w:rsidRDefault="00A362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904129" w14:textId="6BE39B97" w:rsidR="00A362F9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  <w:ins w:id="15" w:author="Ana Mlinarić" w:date="2024-02-06T09:24:00Z">
              <w:r w:rsidR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0942B" w14:textId="77777777" w:rsidR="00A362F9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Beyond pines, obrt za video i foto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0FA07" w14:textId="77777777" w:rsidR="00A362F9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Animirana Poezija - 3D animirani film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5381CB" w14:textId="77777777" w:rsidR="00A362F9" w:rsidRDefault="0000000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1.040,00 </w:t>
            </w:r>
            <w:del w:id="16" w:author="Ana Mlinarić" w:date="2024-02-06T09:27:00Z">
              <w:r w:rsidDel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delText>€</w:delText>
              </w:r>
            </w:del>
          </w:p>
        </w:tc>
      </w:tr>
      <w:tr w:rsidR="00081994" w14:paraId="1461E168" w14:textId="77777777" w:rsidTr="00A362F9">
        <w:trPr>
          <w:trHeight w:val="60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5CAC5F" w14:textId="77777777" w:rsidR="00A362F9" w:rsidRDefault="00A362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D97E6" w14:textId="14F264ED" w:rsidR="00A362F9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ins w:id="17" w:author="Ana Mlinarić" w:date="2024-02-06T09:24:00Z">
              <w:r w:rsidR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90ECC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Tvrtko Hopek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98373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Snimanje audio vizualnog djela "Ptica"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49417C" w14:textId="77777777" w:rsidR="00A362F9" w:rsidRDefault="0000000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510,00 </w:t>
            </w:r>
            <w:del w:id="18" w:author="Ana Mlinarić" w:date="2024-02-06T09:27:00Z">
              <w:r w:rsidDel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delText>€</w:delText>
              </w:r>
            </w:del>
          </w:p>
        </w:tc>
      </w:tr>
      <w:tr w:rsidR="00081994" w14:paraId="546E34A0" w14:textId="77777777" w:rsidTr="00A362F9">
        <w:trPr>
          <w:trHeight w:val="60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10FE78" w14:textId="77777777" w:rsidR="00A362F9" w:rsidRDefault="00A362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EF119" w14:textId="268A8094" w:rsidR="00A362F9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ins w:id="19" w:author="Ana Mlinarić" w:date="2024-02-06T09:24:00Z">
              <w:r w:rsidR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42C10" w14:textId="77777777" w:rsidR="00A362F9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Mundomilija d.o.o.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B55CD" w14:textId="77777777" w:rsidR="00A362F9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Gdje si bio  '91? - Ivan Betlehem koprivnički heroj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0809D6" w14:textId="77777777" w:rsidR="00A362F9" w:rsidRDefault="0000000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390,00 </w:t>
            </w:r>
            <w:del w:id="20" w:author="Ana Mlinarić" w:date="2024-02-06T09:27:00Z">
              <w:r w:rsidDel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delText>€</w:delText>
              </w:r>
            </w:del>
          </w:p>
        </w:tc>
      </w:tr>
      <w:tr w:rsidR="00081994" w14:paraId="44C69E7A" w14:textId="77777777" w:rsidTr="00A362F9">
        <w:trPr>
          <w:trHeight w:val="1201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E5CED2" w14:textId="77777777" w:rsidR="00A362F9" w:rsidRDefault="00A362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C08F5" w14:textId="2FE619F7" w:rsidR="00A362F9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ins w:id="21" w:author="Ana Mlinarić" w:date="2024-02-06T09:24:00Z">
              <w:r w:rsidR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8176" w14:textId="77777777" w:rsidR="00A362F9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Udruga Bacači sjenki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35945" w14:textId="77777777" w:rsidR="00A362F9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FROOOM! &amp; SAMO NEBO NAM JE GRANICA - inovativni intergeneracijski program medijske i filmske pismenosti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D85F23" w14:textId="77777777" w:rsidR="00A362F9" w:rsidRDefault="0000000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5.350,00 </w:t>
            </w:r>
            <w:del w:id="22" w:author="Ana Mlinarić" w:date="2024-02-06T09:27:00Z">
              <w:r w:rsidDel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delText>€</w:delText>
              </w:r>
            </w:del>
          </w:p>
        </w:tc>
      </w:tr>
      <w:tr w:rsidR="00081994" w14:paraId="3C9F1A0E" w14:textId="77777777" w:rsidTr="00A362F9">
        <w:trPr>
          <w:trHeight w:val="300"/>
          <w:jc w:val="center"/>
        </w:trPr>
        <w:tc>
          <w:tcPr>
            <w:tcW w:w="18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A8338" w14:textId="77777777" w:rsidR="00A362F9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Dramska umjetnost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8A71B" w14:textId="343B9EE1" w:rsidR="00A362F9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ins w:id="23" w:author="Ana Mlinarić" w:date="2024-02-06T09:25:00Z">
              <w:r w:rsidR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F6D48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Ludens teatar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03F05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Kazalište u Koprivnici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8ADF22" w14:textId="77777777" w:rsidR="00A362F9" w:rsidRDefault="0000000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13.500,00 </w:t>
            </w:r>
            <w:del w:id="24" w:author="Ana Mlinarić" w:date="2024-02-06T09:27:00Z">
              <w:r w:rsidDel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delText>€</w:delText>
              </w:r>
            </w:del>
          </w:p>
        </w:tc>
      </w:tr>
      <w:tr w:rsidR="00081994" w14:paraId="0F597FE6" w14:textId="77777777" w:rsidTr="00A362F9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76AEB" w14:textId="77777777" w:rsidR="00A362F9" w:rsidRDefault="00A362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D9F6D" w14:textId="4F05FD83" w:rsidR="00A362F9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  <w:ins w:id="25" w:author="Ana Mlinarić" w:date="2024-02-06T09:25:00Z">
              <w:r w:rsidR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9DB35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Kazalište Oberon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B6C74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Mali Shakespeare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4D58EF" w14:textId="77777777" w:rsidR="00A362F9" w:rsidRDefault="0000000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9.750,00 </w:t>
            </w:r>
            <w:del w:id="26" w:author="Ana Mlinarić" w:date="2024-02-06T09:27:00Z">
              <w:r w:rsidDel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delText>€</w:delText>
              </w:r>
            </w:del>
          </w:p>
        </w:tc>
      </w:tr>
      <w:tr w:rsidR="00081994" w14:paraId="3B58D018" w14:textId="77777777" w:rsidTr="00A362F9">
        <w:trPr>
          <w:trHeight w:val="300"/>
          <w:jc w:val="center"/>
        </w:trPr>
        <w:tc>
          <w:tcPr>
            <w:tcW w:w="18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C616F" w14:textId="77777777" w:rsidR="00A362F9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Glazbena umjetnost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2E495" w14:textId="62B89AAA" w:rsidR="00A362F9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  <w:ins w:id="27" w:author="Ana Mlinarić" w:date="2024-02-06T09:25:00Z">
              <w:r w:rsidR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81719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Udruga Rocklive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AF44B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RockLive Festival #13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D75EB3" w14:textId="77777777" w:rsidR="00A362F9" w:rsidRDefault="0000000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16.250,00 </w:t>
            </w:r>
            <w:del w:id="28" w:author="Ana Mlinarić" w:date="2024-02-06T09:27:00Z">
              <w:r w:rsidDel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delText>€</w:delText>
              </w:r>
            </w:del>
          </w:p>
        </w:tc>
      </w:tr>
      <w:tr w:rsidR="00081994" w14:paraId="450ADD55" w14:textId="77777777" w:rsidTr="00A362F9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4051B" w14:textId="77777777" w:rsidR="00A362F9" w:rsidRDefault="00A362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4B539" w14:textId="7AF8A2A5" w:rsidR="00A362F9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  <w:ins w:id="29" w:author="Ana Mlinarić" w:date="2024-02-06T09:25:00Z">
              <w:r w:rsidR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93270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Glazbena mladež Koprivnica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0A749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Reci to glazbom Matije Cveka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2A3A49" w14:textId="77777777" w:rsidR="00A362F9" w:rsidRDefault="0000000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2.770,00 </w:t>
            </w:r>
            <w:del w:id="30" w:author="Ana Mlinarić" w:date="2024-02-06T09:27:00Z">
              <w:r w:rsidDel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delText>€</w:delText>
              </w:r>
            </w:del>
          </w:p>
        </w:tc>
      </w:tr>
      <w:tr w:rsidR="00081994" w14:paraId="17A06CF5" w14:textId="77777777" w:rsidTr="00A362F9">
        <w:trPr>
          <w:trHeight w:val="60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E569" w14:textId="77777777" w:rsidR="00A362F9" w:rsidRDefault="00A362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2DDAF" w14:textId="4CBD3254" w:rsidR="00A362F9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  <w:ins w:id="31" w:author="Ana Mlinarić" w:date="2024-02-06T09:25:00Z">
              <w:r w:rsidR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F7C08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Zbor Rima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6299C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Organizacija koncerta "Rima i prijatelji"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C70F3D" w14:textId="77777777" w:rsidR="00A362F9" w:rsidRDefault="0000000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780,00 </w:t>
            </w:r>
            <w:del w:id="32" w:author="Ana Mlinarić" w:date="2024-02-06T09:27:00Z">
              <w:r w:rsidDel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delText>€</w:delText>
              </w:r>
            </w:del>
          </w:p>
        </w:tc>
      </w:tr>
      <w:tr w:rsidR="00081994" w14:paraId="7045E794" w14:textId="77777777" w:rsidTr="00A362F9">
        <w:trPr>
          <w:trHeight w:val="60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0A5A9" w14:textId="77777777" w:rsidR="00A362F9" w:rsidRDefault="00A362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5FEFC7" w14:textId="13B7DCB5" w:rsidR="00A362F9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  <w:ins w:id="33" w:author="Ana Mlinarić" w:date="2024-02-06T09:25:00Z">
              <w:r w:rsidR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E85A8" w14:textId="77777777" w:rsidR="00A362F9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Dejan Halusek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A2D3D" w14:textId="77777777" w:rsidR="00A362F9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RODEO - snimanje, produkcija i mastering drugog albuma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02D22C" w14:textId="77777777" w:rsidR="00A362F9" w:rsidRDefault="0000000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670,00 </w:t>
            </w:r>
            <w:del w:id="34" w:author="Ana Mlinarić" w:date="2024-02-06T09:27:00Z">
              <w:r w:rsidDel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delText>€</w:delText>
              </w:r>
            </w:del>
          </w:p>
        </w:tc>
      </w:tr>
      <w:tr w:rsidR="00081994" w14:paraId="485C30F1" w14:textId="77777777" w:rsidTr="00A362F9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213DF" w14:textId="77777777" w:rsidR="00A362F9" w:rsidRDefault="00A362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513CA2" w14:textId="2887FD18" w:rsidR="00A362F9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  <w:ins w:id="35" w:author="Ana Mlinarić" w:date="2024-02-06T09:25:00Z">
              <w:r w:rsidR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FFEE6" w14:textId="77777777" w:rsidR="00A362F9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Rajnard Hraščanec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2948D" w14:textId="77777777" w:rsidR="00A362F9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Bariton i bajke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3A4455" w14:textId="77777777" w:rsidR="00A362F9" w:rsidRDefault="0000000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590,00 </w:t>
            </w:r>
            <w:del w:id="36" w:author="Ana Mlinarić" w:date="2024-02-06T09:27:00Z">
              <w:r w:rsidDel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delText>€</w:delText>
              </w:r>
            </w:del>
          </w:p>
        </w:tc>
      </w:tr>
      <w:tr w:rsidR="00081994" w14:paraId="3B80B8F4" w14:textId="77777777" w:rsidTr="00A362F9">
        <w:trPr>
          <w:trHeight w:val="600"/>
          <w:jc w:val="center"/>
        </w:trPr>
        <w:tc>
          <w:tcPr>
            <w:tcW w:w="18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E7302" w14:textId="77777777" w:rsidR="00A362F9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Glazbeno-scenska umjetnost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EC4F4" w14:textId="38A23AB8" w:rsidR="00A362F9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  <w:ins w:id="37" w:author="Ana Mlinarić" w:date="2024-02-06T09:25:00Z">
              <w:r w:rsidR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6AB72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Forum udruga nezavisne kulture "FUNK"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BEFFB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Društveno-kulturni centar FUNK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419F15" w14:textId="77777777" w:rsidR="00A362F9" w:rsidRDefault="0000000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6.250,00 </w:t>
            </w:r>
            <w:del w:id="38" w:author="Ana Mlinarić" w:date="2024-02-06T09:28:00Z">
              <w:r w:rsidDel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delText>€</w:delText>
              </w:r>
            </w:del>
          </w:p>
        </w:tc>
      </w:tr>
      <w:tr w:rsidR="00081994" w14:paraId="2EBC6004" w14:textId="77777777" w:rsidTr="00A362F9">
        <w:trPr>
          <w:trHeight w:val="901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437B0" w14:textId="77777777" w:rsidR="00A362F9" w:rsidRDefault="00A362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94CFA" w14:textId="2725E8C7" w:rsidR="00A362F9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  <w:ins w:id="39" w:author="Ana Mlinarić" w:date="2024-02-06T09:25:00Z">
              <w:r w:rsidR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AFE31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Udruga glazbenika i ljubitelja jazz glazbe Jazz klub Koprivnica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682CF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27. Glazbeni ciklus "Jazz From The Woods"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743259" w14:textId="77777777" w:rsidR="00A362F9" w:rsidRDefault="0000000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4.150,00 </w:t>
            </w:r>
            <w:del w:id="40" w:author="Ana Mlinarić" w:date="2024-02-06T09:28:00Z">
              <w:r w:rsidDel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delText>€</w:delText>
              </w:r>
            </w:del>
          </w:p>
        </w:tc>
      </w:tr>
      <w:tr w:rsidR="00081994" w14:paraId="4FFDD717" w14:textId="77777777" w:rsidTr="00A362F9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C5193" w14:textId="77777777" w:rsidR="00A362F9" w:rsidRDefault="00A362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218E4" w14:textId="4DC79814" w:rsidR="00A362F9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  <w:ins w:id="41" w:author="Ana Mlinarić" w:date="2024-02-06T09:25:00Z">
              <w:r w:rsidR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1CE46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Bluzz klub Koprivnica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33F68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Promicanje ljubavi prema glazbi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AA2297" w14:textId="77777777" w:rsidR="00A362F9" w:rsidRDefault="0000000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1.880,00</w:t>
            </w:r>
            <w:del w:id="42" w:author="Ana Mlinarić" w:date="2024-02-06T09:28:00Z">
              <w:r w:rsidDel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delText xml:space="preserve"> €</w:delText>
              </w:r>
            </w:del>
          </w:p>
        </w:tc>
      </w:tr>
      <w:tr w:rsidR="00081994" w14:paraId="7B5B428C" w14:textId="77777777" w:rsidTr="00A362F9">
        <w:trPr>
          <w:trHeight w:val="1006"/>
          <w:jc w:val="center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17E32" w14:textId="77777777" w:rsidR="00A362F9" w:rsidRDefault="000000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Interdisciplinarne i nove umjetničke i kulturne prakse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33321" w14:textId="4EC9F6E7" w:rsidR="00A362F9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ins w:id="43" w:author="Ana Mlinarić" w:date="2024-02-06T09:25:00Z">
              <w:r w:rsidR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D7991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Podravska arheološka baština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D7DD4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Kulturna baština Koprivnice prije Koprivnice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7F7292" w14:textId="77777777" w:rsidR="00A362F9" w:rsidRDefault="0000000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1.820,00 </w:t>
            </w:r>
            <w:del w:id="44" w:author="Ana Mlinarić" w:date="2024-02-06T09:28:00Z">
              <w:r w:rsidDel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delText>€</w:delText>
              </w:r>
            </w:del>
          </w:p>
        </w:tc>
      </w:tr>
      <w:tr w:rsidR="00081994" w14:paraId="6A39B4EF" w14:textId="77777777" w:rsidTr="00A362F9">
        <w:trPr>
          <w:trHeight w:val="600"/>
          <w:jc w:val="center"/>
        </w:trPr>
        <w:tc>
          <w:tcPr>
            <w:tcW w:w="18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4EA45" w14:textId="77777777" w:rsidR="00A362F9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Kulturno-umjetnički amaterizam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C4B2E" w14:textId="24F476E5" w:rsidR="00A362F9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  <w:ins w:id="45" w:author="Ana Mlinarić" w:date="2024-02-06T09:25:00Z">
              <w:r w:rsidR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1620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Folklorni ansambl "Koprivnica"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6B18D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Očuvanje i podučavanje umjetnosti folklorne tradicije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4B639F" w14:textId="77777777" w:rsidR="00A362F9" w:rsidRDefault="0000000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7.750,00 </w:t>
            </w:r>
            <w:del w:id="46" w:author="Ana Mlinarić" w:date="2024-02-06T09:28:00Z">
              <w:r w:rsidDel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delText>€</w:delText>
              </w:r>
            </w:del>
          </w:p>
        </w:tc>
      </w:tr>
      <w:tr w:rsidR="00081994" w14:paraId="3CCF7547" w14:textId="77777777" w:rsidTr="00A362F9">
        <w:trPr>
          <w:trHeight w:val="60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F1D6D" w14:textId="77777777" w:rsidR="00A362F9" w:rsidRDefault="00A362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8A7F5" w14:textId="692E1F97" w:rsidR="00A362F9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  <w:ins w:id="47" w:author="Ana Mlinarić" w:date="2024-02-06T09:25:00Z">
              <w:r w:rsidR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00ED0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Mudro zbori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50CDD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Jesenska pozornica vol.3 - glazbeno-dramski edukativni program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DEDCF4" w14:textId="77777777" w:rsidR="00A362F9" w:rsidRDefault="0000000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2.950,00</w:t>
            </w:r>
            <w:del w:id="48" w:author="Ana Mlinarić" w:date="2024-02-06T09:28:00Z">
              <w:r w:rsidDel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delText xml:space="preserve"> €</w:delText>
              </w:r>
            </w:del>
          </w:p>
        </w:tc>
      </w:tr>
      <w:tr w:rsidR="00081994" w14:paraId="48BAE8CF" w14:textId="77777777" w:rsidTr="00A362F9">
        <w:trPr>
          <w:trHeight w:val="901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2E959" w14:textId="77777777" w:rsidR="00A362F9" w:rsidRDefault="00A362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F0341" w14:textId="7DAAB94A" w:rsidR="00A362F9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  <w:ins w:id="49" w:author="Ana Mlinarić" w:date="2024-02-06T09:25:00Z">
              <w:r w:rsidR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C9B46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Kulturno umjetničko društvo "Srce" Koprivnica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D8AEB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Očuvanje, promocija i poticanje KUD-a kao čuvara kulturne baštine Podravine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F31009" w14:textId="77777777" w:rsidR="00A362F9" w:rsidRDefault="0000000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1.780,00 </w:t>
            </w:r>
            <w:del w:id="50" w:author="Ana Mlinarić" w:date="2024-02-06T09:28:00Z">
              <w:r w:rsidDel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delText>€</w:delText>
              </w:r>
            </w:del>
          </w:p>
        </w:tc>
      </w:tr>
      <w:tr w:rsidR="00081994" w14:paraId="26BEFAD8" w14:textId="77777777" w:rsidTr="00A362F9">
        <w:trPr>
          <w:trHeight w:val="300"/>
          <w:jc w:val="center"/>
        </w:trPr>
        <w:tc>
          <w:tcPr>
            <w:tcW w:w="18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2283D" w14:textId="77777777" w:rsidR="00A362F9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Nakladnička djelatnost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E7A3D" w14:textId="0A0C65C2" w:rsidR="00A362F9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  <w:ins w:id="51" w:author="Ana Mlinarić" w:date="2024-02-06T09:25:00Z">
              <w:r w:rsidR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433FA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Izdavačka kuća Meridijani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AD20A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Znanstveni časopis Podravina 45 i 46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B59FC3" w14:textId="77777777" w:rsidR="00A362F9" w:rsidRDefault="0000000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2.080,00 </w:t>
            </w:r>
            <w:del w:id="52" w:author="Ana Mlinarić" w:date="2024-02-06T09:28:00Z">
              <w:r w:rsidDel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delText>€</w:delText>
              </w:r>
            </w:del>
          </w:p>
        </w:tc>
      </w:tr>
      <w:tr w:rsidR="00081994" w14:paraId="0EE7708B" w14:textId="77777777" w:rsidTr="00A362F9">
        <w:trPr>
          <w:trHeight w:val="60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A05BE" w14:textId="77777777" w:rsidR="00A362F9" w:rsidRDefault="00A362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AAF243" w14:textId="5AC8A3F6" w:rsidR="00A362F9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  <w:ins w:id="53" w:author="Ana Mlinarić" w:date="2024-02-06T09:25:00Z">
              <w:r w:rsidR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CBC92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Umjetnička organizacija Artikulacije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B0AC6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Artikulacije: časopis za čitanje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AD92DA" w14:textId="77777777" w:rsidR="00A362F9" w:rsidRDefault="0000000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2.080,00 </w:t>
            </w:r>
            <w:del w:id="54" w:author="Ana Mlinarić" w:date="2024-02-06T09:28:00Z">
              <w:r w:rsidDel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delText>€</w:delText>
              </w:r>
            </w:del>
          </w:p>
        </w:tc>
      </w:tr>
      <w:tr w:rsidR="00081994" w14:paraId="27A6C471" w14:textId="77777777" w:rsidTr="00A362F9">
        <w:trPr>
          <w:trHeight w:val="60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53293" w14:textId="77777777" w:rsidR="00A362F9" w:rsidRDefault="00A362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22672" w14:textId="295769BB" w:rsidR="00A362F9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  <w:ins w:id="55" w:author="Ana Mlinarić" w:date="2024-02-06T09:25:00Z">
              <w:r w:rsidR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98C41" w14:textId="77777777" w:rsidR="00A362F9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Povijesno društvo Koprivnica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64CDE" w14:textId="77777777" w:rsidR="00A362F9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Obilježavanje 40. godišnjice osnutka Povijesnog društva Koprivnica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56D143" w14:textId="77777777" w:rsidR="00A362F9" w:rsidRDefault="0000000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1.560,00 </w:t>
            </w:r>
            <w:del w:id="56" w:author="Ana Mlinarić" w:date="2024-02-06T09:28:00Z">
              <w:r w:rsidDel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delText>€</w:delText>
              </w:r>
            </w:del>
          </w:p>
        </w:tc>
      </w:tr>
      <w:tr w:rsidR="00081994" w14:paraId="31C3B341" w14:textId="77777777" w:rsidTr="00A362F9">
        <w:trPr>
          <w:trHeight w:val="60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AF95E" w14:textId="77777777" w:rsidR="00A362F9" w:rsidRDefault="00A362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D6E94" w14:textId="4572755F" w:rsidR="00A362F9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  <w:ins w:id="57" w:author="Ana Mlinarić" w:date="2024-02-06T09:25:00Z">
              <w:r w:rsidR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7FF07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Hrvoje Petrić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F9286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Znanstveni časopis Ekonomska i ekohistorija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313B7B" w14:textId="77777777" w:rsidR="00A362F9" w:rsidRDefault="0000000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1.500,00 </w:t>
            </w:r>
            <w:del w:id="58" w:author="Ana Mlinarić" w:date="2024-02-06T09:28:00Z">
              <w:r w:rsidDel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delText>€</w:delText>
              </w:r>
            </w:del>
          </w:p>
        </w:tc>
      </w:tr>
      <w:tr w:rsidR="00081994" w14:paraId="572314C8" w14:textId="77777777" w:rsidTr="00A362F9">
        <w:trPr>
          <w:trHeight w:val="60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088B9" w14:textId="77777777" w:rsidR="00A362F9" w:rsidRDefault="00A362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9FF51" w14:textId="1D969C6C" w:rsidR="00A362F9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  <w:ins w:id="59" w:author="Ana Mlinarić" w:date="2024-02-06T09:25:00Z">
              <w:r w:rsidR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4A5AA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Tiskara Rihtarić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41910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Izdavanje i distribucija zbirke pjesama i proze "Pruži mi ruku"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0C0B87" w14:textId="77777777" w:rsidR="00A362F9" w:rsidRDefault="0000000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1.170,00 </w:t>
            </w:r>
            <w:del w:id="60" w:author="Ana Mlinarić" w:date="2024-02-06T09:28:00Z">
              <w:r w:rsidDel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delText>€</w:delText>
              </w:r>
            </w:del>
          </w:p>
        </w:tc>
      </w:tr>
      <w:tr w:rsidR="00081994" w14:paraId="01507F65" w14:textId="77777777" w:rsidTr="00A362F9">
        <w:trPr>
          <w:trHeight w:val="901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11538" w14:textId="77777777" w:rsidR="00A362F9" w:rsidRDefault="00A362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7FA03" w14:textId="02386412" w:rsidR="00A362F9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  <w:ins w:id="61" w:author="Ana Mlinarić" w:date="2024-02-06T09:25:00Z">
              <w:r w:rsidR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EF186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Udruga žena Vinica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47081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Treće izdanje knjige: Poznate jestive gljive kontinentalnih krajeva Hrvatske, autor dr. Radovan Kranjčev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16EB5F" w14:textId="77777777" w:rsidR="00A362F9" w:rsidRDefault="0000000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920,00 </w:t>
            </w:r>
            <w:del w:id="62" w:author="Ana Mlinarić" w:date="2024-02-06T09:28:00Z">
              <w:r w:rsidDel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delText>€</w:delText>
              </w:r>
            </w:del>
          </w:p>
        </w:tc>
      </w:tr>
      <w:tr w:rsidR="00081994" w14:paraId="62C01286" w14:textId="77777777" w:rsidTr="00A362F9">
        <w:trPr>
          <w:trHeight w:val="901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3FE0B" w14:textId="77777777" w:rsidR="00A362F9" w:rsidRDefault="00A362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58FE3" w14:textId="732CFDB4" w:rsidR="00A362F9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  <w:ins w:id="63" w:author="Ana Mlinarić" w:date="2024-02-06T09:25:00Z">
              <w:r w:rsidR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DDD07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Ogranak Matice hrvatske u Koprivnici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54ABB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Izabrana djela Mladena Kerstnera - knjiga 1: Mejaši, Gruntovčani i Dirigenti i mužikaši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C514E9" w14:textId="77777777" w:rsidR="00A362F9" w:rsidRDefault="0000000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810,00 </w:t>
            </w:r>
            <w:del w:id="64" w:author="Ana Mlinarić" w:date="2024-02-06T09:28:00Z">
              <w:r w:rsidDel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delText>€</w:delText>
              </w:r>
            </w:del>
          </w:p>
        </w:tc>
      </w:tr>
      <w:tr w:rsidR="00081994" w14:paraId="21247EA5" w14:textId="77777777" w:rsidTr="00A362F9">
        <w:trPr>
          <w:trHeight w:val="60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37D63" w14:textId="77777777" w:rsidR="00A362F9" w:rsidRDefault="00A362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E2F96" w14:textId="7B8CC43F" w:rsidR="00A362F9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  <w:ins w:id="65" w:author="Ana Mlinarić" w:date="2024-02-06T09:25:00Z">
              <w:r w:rsidR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44144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Društvo knjižničara Bilogore, Podravine i kalničkog Prigorja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8BB3F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Izdavanje knjižničnog časopisa Svezak, broj 26. za 2024. godinu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0D8142" w14:textId="77777777" w:rsidR="00A362F9" w:rsidRDefault="0000000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210,00 </w:t>
            </w:r>
            <w:del w:id="66" w:author="Ana Mlinarić" w:date="2024-02-06T09:28:00Z">
              <w:r w:rsidDel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delText>€</w:delText>
              </w:r>
            </w:del>
          </w:p>
        </w:tc>
      </w:tr>
      <w:tr w:rsidR="00081994" w14:paraId="181EE397" w14:textId="77777777" w:rsidTr="00A362F9">
        <w:trPr>
          <w:trHeight w:val="660"/>
          <w:jc w:val="center"/>
        </w:trPr>
        <w:tc>
          <w:tcPr>
            <w:tcW w:w="18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B463B" w14:textId="77777777" w:rsidR="00A362F9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Vizualna umjetnost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1EEB9" w14:textId="181EA8AF" w:rsidR="00A362F9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  <w:ins w:id="67" w:author="Ana Mlinarić" w:date="2024-02-06T09:25:00Z">
              <w:r w:rsidR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FE5E8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Atelieri Koprivnica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3BFAF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AK galerija_prostor suvremene umjetnosti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5D15ED" w14:textId="77777777" w:rsidR="00A362F9" w:rsidRDefault="0000000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6.200,00 </w:t>
            </w:r>
            <w:del w:id="68" w:author="Ana Mlinarić" w:date="2024-02-06T09:28:00Z">
              <w:r w:rsidDel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delText>€</w:delText>
              </w:r>
            </w:del>
          </w:p>
        </w:tc>
      </w:tr>
      <w:tr w:rsidR="00081994" w14:paraId="47CD9A29" w14:textId="77777777" w:rsidTr="00A362F9">
        <w:trPr>
          <w:trHeight w:val="60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DDE0F" w14:textId="77777777" w:rsidR="00A362F9" w:rsidRDefault="00A362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CED38" w14:textId="4CB84B24" w:rsidR="00A362F9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  <w:ins w:id="69" w:author="Ana Mlinarić" w:date="2024-02-06T09:25:00Z">
              <w:r w:rsidR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55C47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Udruga za promicanje kulture i umjetnosti Mamuze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1EEF4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Street art festival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16F54E" w14:textId="77777777" w:rsidR="00A362F9" w:rsidRDefault="0000000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2.250,00 </w:t>
            </w:r>
            <w:del w:id="70" w:author="Ana Mlinarić" w:date="2024-02-06T09:28:00Z">
              <w:r w:rsidDel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delText>€</w:delText>
              </w:r>
            </w:del>
          </w:p>
        </w:tc>
      </w:tr>
      <w:tr w:rsidR="00081994" w14:paraId="169353E0" w14:textId="77777777" w:rsidTr="00A362F9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FF53B" w14:textId="77777777" w:rsidR="00A362F9" w:rsidRDefault="00A362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FA635" w14:textId="4B9837D6" w:rsidR="00A362F9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  <w:ins w:id="71" w:author="Ana Mlinarić" w:date="2024-02-06T09:25:00Z">
              <w:r w:rsidR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t>.</w:t>
              </w:r>
            </w:ins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82DED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Likovna udruga Motacilla alba 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69B70" w14:textId="77777777" w:rsidR="00A362F9" w:rsidRDefault="000000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"Latice" i umjetnici zajedno u izradi keramike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F79170" w14:textId="77777777" w:rsidR="00A362F9" w:rsidRDefault="0000000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1.200,00 </w:t>
            </w:r>
            <w:del w:id="72" w:author="Ana Mlinarić" w:date="2024-02-06T09:28:00Z">
              <w:r w:rsidDel="006F0753">
                <w:rPr>
                  <w:rFonts w:ascii="Calibri" w:hAnsi="Calibri" w:cs="Calibri"/>
                  <w:color w:val="000000"/>
                  <w:sz w:val="22"/>
                  <w:szCs w:val="22"/>
                </w:rPr>
                <w:delText>€</w:delText>
              </w:r>
            </w:del>
          </w:p>
        </w:tc>
      </w:tr>
    </w:tbl>
    <w:p w14:paraId="150394F9" w14:textId="77777777" w:rsidR="00C4752D" w:rsidRDefault="00C4752D"/>
    <w:sectPr w:rsidR="00C4752D" w:rsidSect="00DF2AA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a Mlinarić">
    <w15:presenceInfo w15:providerId="AD" w15:userId="S::ana.mlinaric@koprivnica.hr::0bd56b6b-3176-47e4-ad35-6b65173f68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52D"/>
    <w:rsid w:val="00081994"/>
    <w:rsid w:val="00587F30"/>
    <w:rsid w:val="006F0753"/>
    <w:rsid w:val="00A362F9"/>
    <w:rsid w:val="00C4752D"/>
    <w:rsid w:val="00DF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E9FB4"/>
  <w15:chartTrackingRefBased/>
  <w15:docId w15:val="{08E1D2C1-5D59-4FF5-AC5F-868D34D2B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C4752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Revizija">
    <w:name w:val="Revision"/>
    <w:hidden/>
    <w:uiPriority w:val="99"/>
    <w:semiHidden/>
    <w:rsid w:val="006F07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Pavlović Šklebar</dc:creator>
  <cp:lastModifiedBy>Ana Mlinarić</cp:lastModifiedBy>
  <cp:revision>2</cp:revision>
  <dcterms:created xsi:type="dcterms:W3CDTF">2024-02-02T13:12:00Z</dcterms:created>
  <dcterms:modified xsi:type="dcterms:W3CDTF">2024-02-06T08:29:00Z</dcterms:modified>
</cp:coreProperties>
</file>